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2F395" w14:textId="77777777" w:rsidR="00290762" w:rsidRDefault="006162C2" w:rsidP="00290762">
      <w:pPr>
        <w:jc w:val="right"/>
      </w:pPr>
      <w:r>
        <w:rPr>
          <w:rFonts w:hint="eastAsia"/>
        </w:rPr>
        <w:t>別表２</w:t>
      </w:r>
    </w:p>
    <w:p w14:paraId="57077B7C" w14:textId="77777777" w:rsidR="00BF4476" w:rsidRDefault="002C400C">
      <w:r w:rsidRPr="000033F7">
        <w:rPr>
          <w:rFonts w:hint="eastAsia"/>
        </w:rPr>
        <w:t>台風の存在地域</w:t>
      </w:r>
      <w:r>
        <w:rPr>
          <w:rFonts w:hint="eastAsia"/>
        </w:rPr>
        <w:t>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6"/>
      </w:tblGrid>
      <w:tr w:rsidR="002C400C" w14:paraId="43007815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55193483" w14:textId="77777777" w:rsidR="002C400C" w:rsidRDefault="002C400C">
            <w:r>
              <w:rPr>
                <w:rFonts w:hint="eastAsia"/>
              </w:rPr>
              <w:t>北海道東部</w:t>
            </w:r>
          </w:p>
        </w:tc>
      </w:tr>
      <w:tr w:rsidR="002C400C" w14:paraId="4923C645" w14:textId="77777777" w:rsidTr="002C400C">
        <w:tc>
          <w:tcPr>
            <w:tcW w:w="8986" w:type="dxa"/>
          </w:tcPr>
          <w:p w14:paraId="040B8617" w14:textId="77777777" w:rsidR="002C400C" w:rsidRDefault="002C400C" w:rsidP="002C400C">
            <w:r>
              <w:rPr>
                <w:rFonts w:hint="eastAsia"/>
              </w:rPr>
              <w:t>釧路市、帯広市、北見市、網走市、紋別市、士別市、名寄市、根室市</w:t>
            </w:r>
          </w:p>
        </w:tc>
      </w:tr>
      <w:tr w:rsidR="002C400C" w14:paraId="737C41E6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7C7A1B75" w14:textId="77777777" w:rsidR="002C400C" w:rsidRPr="002C400C" w:rsidRDefault="002C400C">
            <w:r>
              <w:rPr>
                <w:rFonts w:hint="eastAsia"/>
              </w:rPr>
              <w:t>北海道西部</w:t>
            </w:r>
          </w:p>
        </w:tc>
      </w:tr>
      <w:tr w:rsidR="002C400C" w14:paraId="6E36ACE0" w14:textId="77777777" w:rsidTr="002C400C">
        <w:tc>
          <w:tcPr>
            <w:tcW w:w="8986" w:type="dxa"/>
          </w:tcPr>
          <w:p w14:paraId="00F91210" w14:textId="15E7663A" w:rsidR="002C400C" w:rsidRDefault="002C400C" w:rsidP="002C400C">
            <w:r>
              <w:rPr>
                <w:rFonts w:hint="eastAsia"/>
              </w:rPr>
              <w:t>札幌市、函館市、小樽市、旭川市、室蘭市、夕張市、岩見沢市、留萌市、苫小牧市、稚内市、美唄市、芦別市、江別市、赤平市、三笠市、千歳市、滝川市、砂川市、歌志内市、深川市、富良野市、登別市、恵庭市、</w:t>
            </w:r>
            <w:ins w:id="0" w:author="福田 純也" w:date="2025-03-31T13:26:00Z">
              <w:r w:rsidR="001E6731">
                <w:rPr>
                  <w:rFonts w:hint="eastAsia"/>
                </w:rPr>
                <w:t>北海道伊達市、</w:t>
              </w:r>
            </w:ins>
            <w:r>
              <w:rPr>
                <w:rFonts w:hint="eastAsia"/>
              </w:rPr>
              <w:t>石狩市、北広島市、</w:t>
            </w:r>
            <w:ins w:id="1" w:author="福田 純也" w:date="2024-12-31T20:52:00Z">
              <w:r w:rsidR="00E102C9">
                <w:rPr>
                  <w:rFonts w:hint="eastAsia"/>
                </w:rPr>
                <w:t>北海道</w:t>
              </w:r>
            </w:ins>
            <w:r>
              <w:rPr>
                <w:rFonts w:hint="eastAsia"/>
              </w:rPr>
              <w:t>北斗市</w:t>
            </w:r>
          </w:p>
        </w:tc>
      </w:tr>
      <w:tr w:rsidR="002C400C" w14:paraId="1EB36186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42930F01" w14:textId="77777777" w:rsidR="002C400C" w:rsidRPr="002C400C" w:rsidRDefault="002C400C">
            <w:r>
              <w:rPr>
                <w:rFonts w:hint="eastAsia"/>
              </w:rPr>
              <w:t>青森県</w:t>
            </w:r>
          </w:p>
        </w:tc>
      </w:tr>
      <w:tr w:rsidR="002C400C" w14:paraId="3BA9C682" w14:textId="77777777" w:rsidTr="002C400C">
        <w:tc>
          <w:tcPr>
            <w:tcW w:w="8986" w:type="dxa"/>
          </w:tcPr>
          <w:p w14:paraId="62B10215" w14:textId="77777777" w:rsidR="002C400C" w:rsidRDefault="002C400C" w:rsidP="002C400C">
            <w:r>
              <w:rPr>
                <w:rFonts w:hint="eastAsia"/>
              </w:rPr>
              <w:t>青森市、弘前市、八戸市、黒石市、五所川原市、十和田市、三沢市、むつ市、深浦、つがる市、平川市</w:t>
            </w:r>
          </w:p>
        </w:tc>
      </w:tr>
      <w:tr w:rsidR="002C400C" w14:paraId="2868BD12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7B312BC2" w14:textId="77777777" w:rsidR="002C400C" w:rsidRDefault="002C400C">
            <w:r>
              <w:rPr>
                <w:rFonts w:hint="eastAsia"/>
              </w:rPr>
              <w:t>秋田県</w:t>
            </w:r>
          </w:p>
        </w:tc>
      </w:tr>
      <w:tr w:rsidR="002C400C" w14:paraId="4BD943BE" w14:textId="77777777" w:rsidTr="002C400C">
        <w:tc>
          <w:tcPr>
            <w:tcW w:w="8986" w:type="dxa"/>
          </w:tcPr>
          <w:p w14:paraId="552A1E4D" w14:textId="77777777" w:rsidR="002C400C" w:rsidRDefault="002C400C" w:rsidP="002C400C">
            <w:r>
              <w:rPr>
                <w:rFonts w:hint="eastAsia"/>
              </w:rPr>
              <w:t>秋田市、能代市、横手市、大館市、男鹿市、湯沢市、鹿角市、由利本荘市、潟上市、大仙市、北秋田市、仙北市、にかほ市</w:t>
            </w:r>
          </w:p>
        </w:tc>
      </w:tr>
      <w:tr w:rsidR="002C400C" w14:paraId="0CD6900C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6908ACB5" w14:textId="77777777" w:rsidR="002C400C" w:rsidRPr="002C400C" w:rsidRDefault="002C400C">
            <w:r>
              <w:rPr>
                <w:rFonts w:hint="eastAsia"/>
              </w:rPr>
              <w:t>岩手県</w:t>
            </w:r>
          </w:p>
        </w:tc>
      </w:tr>
      <w:tr w:rsidR="002C400C" w14:paraId="02881CA0" w14:textId="77777777" w:rsidTr="002C400C">
        <w:tc>
          <w:tcPr>
            <w:tcW w:w="8986" w:type="dxa"/>
          </w:tcPr>
          <w:p w14:paraId="1E60CC3E" w14:textId="77777777" w:rsidR="002C400C" w:rsidRDefault="002C400C" w:rsidP="002C400C">
            <w:r>
              <w:rPr>
                <w:rFonts w:hint="eastAsia"/>
              </w:rPr>
              <w:t>盛岡市、宮古市、大船渡市、花巻市、北上市、久慈市、遠野市、一関市、陸前高田市、釜石市、二戸市、八幡平市、奥州市、滝沢市</w:t>
            </w:r>
          </w:p>
        </w:tc>
      </w:tr>
      <w:tr w:rsidR="002C400C" w14:paraId="4783710D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3ABEDF25" w14:textId="77777777" w:rsidR="002C400C" w:rsidRPr="002C400C" w:rsidRDefault="002C400C">
            <w:r>
              <w:rPr>
                <w:rFonts w:hint="eastAsia"/>
              </w:rPr>
              <w:t>宮城県</w:t>
            </w:r>
          </w:p>
        </w:tc>
      </w:tr>
      <w:tr w:rsidR="002C400C" w14:paraId="1F5772E9" w14:textId="77777777" w:rsidTr="002C400C">
        <w:tc>
          <w:tcPr>
            <w:tcW w:w="8986" w:type="dxa"/>
          </w:tcPr>
          <w:p w14:paraId="1894CBB4" w14:textId="77777777" w:rsidR="002C400C" w:rsidRDefault="002C400C" w:rsidP="00E20BDE">
            <w:r>
              <w:rPr>
                <w:rFonts w:hint="eastAsia"/>
              </w:rPr>
              <w:t>仙台市、石巻市、塩釜市、気仙沼市、白石市、名取市、角田市</w:t>
            </w:r>
            <w:r w:rsidR="00E20BDE">
              <w:rPr>
                <w:rFonts w:hint="eastAsia"/>
              </w:rPr>
              <w:t>、多賀城市、岩沼市、登米市、栗原市、東松島市、大崎市、富谷市</w:t>
            </w:r>
          </w:p>
        </w:tc>
      </w:tr>
      <w:tr w:rsidR="002C400C" w14:paraId="4A9805E7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78E02929" w14:textId="77777777" w:rsidR="002C400C" w:rsidRPr="002C400C" w:rsidRDefault="00E20BDE">
            <w:r>
              <w:rPr>
                <w:rFonts w:hint="eastAsia"/>
              </w:rPr>
              <w:t>山形県</w:t>
            </w:r>
          </w:p>
        </w:tc>
      </w:tr>
      <w:tr w:rsidR="002C400C" w14:paraId="0CEBA580" w14:textId="77777777" w:rsidTr="002C400C">
        <w:tc>
          <w:tcPr>
            <w:tcW w:w="8986" w:type="dxa"/>
          </w:tcPr>
          <w:p w14:paraId="45273A12" w14:textId="77777777" w:rsidR="002C400C" w:rsidRDefault="00E102C9" w:rsidP="00E20BDE">
            <w:ins w:id="2" w:author="福田 純也" w:date="2024-12-31T20:49:00Z">
              <w:r>
                <w:rPr>
                  <w:rFonts w:hint="eastAsia"/>
                </w:rPr>
                <w:t>山形県</w:t>
              </w:r>
            </w:ins>
            <w:r w:rsidR="00E20BDE">
              <w:rPr>
                <w:rFonts w:hint="eastAsia"/>
              </w:rPr>
              <w:t>山形市、米沢市、鶴岡市、酒田市、新庄市、寒河江市、上山市、村山市、長井市、天童市、東根市、尾花沢市、南陽市</w:t>
            </w:r>
          </w:p>
        </w:tc>
      </w:tr>
      <w:tr w:rsidR="002C400C" w14:paraId="6A41CFA5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4738D4A0" w14:textId="77777777" w:rsidR="002C400C" w:rsidRPr="00E20BDE" w:rsidRDefault="00E20BDE">
            <w:r>
              <w:rPr>
                <w:rFonts w:hint="eastAsia"/>
              </w:rPr>
              <w:t>福島県</w:t>
            </w:r>
          </w:p>
        </w:tc>
      </w:tr>
      <w:tr w:rsidR="002C400C" w14:paraId="03B98EF3" w14:textId="77777777" w:rsidTr="002C400C">
        <w:tc>
          <w:tcPr>
            <w:tcW w:w="8986" w:type="dxa"/>
          </w:tcPr>
          <w:p w14:paraId="79C7DEC1" w14:textId="2F121871" w:rsidR="002C400C" w:rsidRDefault="00E20BDE" w:rsidP="00E20BDE">
            <w:r>
              <w:rPr>
                <w:rFonts w:hint="eastAsia"/>
              </w:rPr>
              <w:t>福島市、会津若松市、郡山市、いわき市、白河市、須賀川市、喜多方市、相馬市、二本松市、田村市、南相馬市、</w:t>
            </w:r>
            <w:ins w:id="3" w:author="福田 純也" w:date="2025-03-31T13:26:00Z">
              <w:r w:rsidR="001E6731">
                <w:rPr>
                  <w:rFonts w:hint="eastAsia"/>
                </w:rPr>
                <w:t>福島県</w:t>
              </w:r>
            </w:ins>
            <w:ins w:id="4" w:author="福田 純也" w:date="2025-03-31T13:27:00Z">
              <w:r w:rsidR="001E6731">
                <w:rPr>
                  <w:rFonts w:hint="eastAsia"/>
                </w:rPr>
                <w:t>伊達市、</w:t>
              </w:r>
            </w:ins>
            <w:r>
              <w:rPr>
                <w:rFonts w:hint="eastAsia"/>
              </w:rPr>
              <w:t>本宮市</w:t>
            </w:r>
          </w:p>
        </w:tc>
      </w:tr>
      <w:tr w:rsidR="002C400C" w14:paraId="20A25E23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00ADA512" w14:textId="77777777" w:rsidR="002C400C" w:rsidRDefault="002D5A4D">
            <w:r>
              <w:rPr>
                <w:rFonts w:hint="eastAsia"/>
              </w:rPr>
              <w:t>茨城県</w:t>
            </w:r>
          </w:p>
        </w:tc>
      </w:tr>
      <w:tr w:rsidR="002C400C" w14:paraId="3BA62A21" w14:textId="77777777" w:rsidTr="002C400C">
        <w:tc>
          <w:tcPr>
            <w:tcW w:w="8986" w:type="dxa"/>
          </w:tcPr>
          <w:p w14:paraId="100219D8" w14:textId="77777777" w:rsidR="002C400C" w:rsidRDefault="002D5A4D" w:rsidP="002D5A4D">
            <w:r>
              <w:rPr>
                <w:rFonts w:hint="eastAsia"/>
              </w:rPr>
              <w:t>水戸市、日立市、土浦市、</w:t>
            </w:r>
            <w:ins w:id="5" w:author="福田 純也" w:date="2024-12-31T20:48:00Z">
              <w:r w:rsidR="00E102C9">
                <w:rPr>
                  <w:rFonts w:hint="eastAsia"/>
                </w:rPr>
                <w:t>茨城県</w:t>
              </w:r>
            </w:ins>
            <w:r>
              <w:rPr>
                <w:rFonts w:hint="eastAsia"/>
              </w:rPr>
              <w:t>古河市、石岡市、結城市、龍ケ崎市、ひたちなか市、下妻市、常陸太田市、高萩市、北茨城市、笠間市、取手市、つくば市、牛久市、</w:t>
            </w:r>
            <w:ins w:id="6" w:author="福田 純也" w:date="2024-12-31T20:48:00Z">
              <w:r w:rsidR="00E102C9">
                <w:rPr>
                  <w:rFonts w:hint="eastAsia"/>
                </w:rPr>
                <w:t>茨城県</w:t>
              </w:r>
            </w:ins>
            <w:r>
              <w:rPr>
                <w:rFonts w:hint="eastAsia"/>
              </w:rPr>
              <w:t>鹿嶋市、潮来市、守谷市、常陸大宮市、那珂市、坂東市、稲敷市、筑西市、かすみがうら市、神栖市、行方市、桜川市、鉾田市、常総市、小美玉市、つくばみらい市</w:t>
            </w:r>
          </w:p>
        </w:tc>
      </w:tr>
      <w:tr w:rsidR="002C400C" w14:paraId="6D485F45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70AB0E16" w14:textId="77777777" w:rsidR="002C400C" w:rsidRPr="002D5A4D" w:rsidRDefault="002D5A4D">
            <w:r>
              <w:rPr>
                <w:rFonts w:hint="eastAsia"/>
              </w:rPr>
              <w:t>栃木県</w:t>
            </w:r>
          </w:p>
        </w:tc>
      </w:tr>
      <w:tr w:rsidR="002C400C" w14:paraId="04BC6E7A" w14:textId="77777777" w:rsidTr="002C400C">
        <w:tc>
          <w:tcPr>
            <w:tcW w:w="8986" w:type="dxa"/>
          </w:tcPr>
          <w:p w14:paraId="0C7BCEE2" w14:textId="77777777" w:rsidR="002C400C" w:rsidRDefault="002D5A4D" w:rsidP="002D5A4D">
            <w:r>
              <w:rPr>
                <w:rFonts w:hint="eastAsia"/>
              </w:rPr>
              <w:t>宇都宮市、足利市、栃木市、佐野市、鹿沼市、日光市、小山市、真岡市、大田原市、矢板市、那須塩原市、</w:t>
            </w:r>
            <w:ins w:id="7" w:author="福田 純也" w:date="2024-12-31T20:51:00Z">
              <w:r w:rsidR="00E102C9">
                <w:rPr>
                  <w:rFonts w:hint="eastAsia"/>
                </w:rPr>
                <w:t>栃木県</w:t>
              </w:r>
            </w:ins>
            <w:r>
              <w:rPr>
                <w:rFonts w:hint="eastAsia"/>
              </w:rPr>
              <w:t>さくら市、那須烏山市、下野市</w:t>
            </w:r>
          </w:p>
        </w:tc>
      </w:tr>
      <w:tr w:rsidR="002C400C" w14:paraId="72F43204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4BE6DE8A" w14:textId="77777777" w:rsidR="002C400C" w:rsidRDefault="002D5A4D">
            <w:r>
              <w:rPr>
                <w:rFonts w:hint="eastAsia"/>
              </w:rPr>
              <w:t>群馬県</w:t>
            </w:r>
          </w:p>
        </w:tc>
      </w:tr>
      <w:tr w:rsidR="002C400C" w14:paraId="4A1ED079" w14:textId="77777777" w:rsidTr="002C400C">
        <w:tc>
          <w:tcPr>
            <w:tcW w:w="8986" w:type="dxa"/>
          </w:tcPr>
          <w:p w14:paraId="1D2FB426" w14:textId="77777777" w:rsidR="00F942E3" w:rsidRDefault="002D5A4D" w:rsidP="002D5A4D">
            <w:r>
              <w:rPr>
                <w:rFonts w:hint="eastAsia"/>
              </w:rPr>
              <w:t>前橋市、高崎市、桐生市、伊勢崎市、太田市、沼田市、館林市、渋川市、藤岡市、富岡市、安中市、みどり市</w:t>
            </w:r>
          </w:p>
        </w:tc>
      </w:tr>
      <w:tr w:rsidR="002C400C" w14:paraId="31BA73E9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1B30946A" w14:textId="77777777" w:rsidR="002C400C" w:rsidRDefault="002D5A4D">
            <w:r>
              <w:rPr>
                <w:rFonts w:hint="eastAsia"/>
              </w:rPr>
              <w:t>埼玉県</w:t>
            </w:r>
          </w:p>
        </w:tc>
      </w:tr>
      <w:tr w:rsidR="002C400C" w14:paraId="0FC35DE8" w14:textId="77777777" w:rsidTr="002C400C">
        <w:tc>
          <w:tcPr>
            <w:tcW w:w="8986" w:type="dxa"/>
          </w:tcPr>
          <w:p w14:paraId="58FD7D79" w14:textId="77777777" w:rsidR="002C400C" w:rsidRDefault="002D5A4D" w:rsidP="002D5A4D">
            <w:r>
              <w:rPr>
                <w:rFonts w:hint="eastAsia"/>
              </w:rPr>
              <w:lastRenderedPageBreak/>
              <w:t>川越市、熊谷市、川口市、行田市、秩父市、所沢市、飯能市、加須市、本庄市、東松山市、春日部市、狭山市、羽生市、鴻巣市、深谷市、上尾市、草加市、越谷市、蕨市、戸田市、入間市、朝霞市、志木市、和光市、新座市、桶川市、久喜市、北本市、八潮市、富士見市、三郷市、蓮田市、坂戸市、幸手市、鶴ヶ島市、日高市、吉川市、さいたま市、ふじみ野市、白岡市</w:t>
            </w:r>
          </w:p>
        </w:tc>
      </w:tr>
      <w:tr w:rsidR="002C400C" w14:paraId="068F3F1C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54F643AE" w14:textId="77777777" w:rsidR="002C400C" w:rsidRPr="002D5A4D" w:rsidRDefault="002D5A4D">
            <w:r>
              <w:rPr>
                <w:rFonts w:hint="eastAsia"/>
              </w:rPr>
              <w:t>東京都</w:t>
            </w:r>
          </w:p>
        </w:tc>
      </w:tr>
      <w:tr w:rsidR="002C400C" w14:paraId="5A1A474C" w14:textId="77777777" w:rsidTr="002C400C">
        <w:tc>
          <w:tcPr>
            <w:tcW w:w="8986" w:type="dxa"/>
          </w:tcPr>
          <w:p w14:paraId="4074C0EE" w14:textId="593AC407" w:rsidR="002C400C" w:rsidRDefault="00AE4A94" w:rsidP="00AE4A94">
            <w:r>
              <w:rPr>
                <w:rFonts w:hint="eastAsia"/>
              </w:rPr>
              <w:t>八王子市、立川市、武蔵野市、三鷹市、青梅市、</w:t>
            </w:r>
            <w:ins w:id="8" w:author="福田 純也" w:date="2025-03-31T13:27:00Z">
              <w:r w:rsidR="001E6731">
                <w:rPr>
                  <w:rFonts w:hint="eastAsia"/>
                </w:rPr>
                <w:t>東京都府中市、</w:t>
              </w:r>
            </w:ins>
            <w:r>
              <w:rPr>
                <w:rFonts w:hint="eastAsia"/>
              </w:rPr>
              <w:t>昭島市、調布市、町田市、小金井市、小平市、日野市、東村山市、国分寺市、国立市、福生市、狛江市、東大和市、清瀬市、東久留米市、武蔵村山市、多摩市、稲城市、あきる野市、羽村市、西東京市、</w:t>
            </w:r>
            <w:r w:rsidRPr="00B22B9F">
              <w:rPr>
                <w:rFonts w:ascii="ＭＳ 明朝" w:hAnsi="ＭＳ 明朝" w:hint="eastAsia"/>
                <w:szCs w:val="21"/>
              </w:rPr>
              <w:t>東京２３区</w:t>
            </w:r>
          </w:p>
        </w:tc>
      </w:tr>
      <w:tr w:rsidR="002C400C" w14:paraId="2A5491F6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3D2E0A79" w14:textId="77777777" w:rsidR="002C400C" w:rsidRPr="00AE4A94" w:rsidRDefault="00AE4A94">
            <w:r>
              <w:rPr>
                <w:rFonts w:hint="eastAsia"/>
              </w:rPr>
              <w:t>千葉県</w:t>
            </w:r>
          </w:p>
        </w:tc>
      </w:tr>
      <w:tr w:rsidR="002C400C" w14:paraId="3282B352" w14:textId="77777777" w:rsidTr="002C400C">
        <w:tc>
          <w:tcPr>
            <w:tcW w:w="8986" w:type="dxa"/>
          </w:tcPr>
          <w:p w14:paraId="09704138" w14:textId="77777777" w:rsidR="002C400C" w:rsidRDefault="00701BCA" w:rsidP="00701BCA">
            <w:r>
              <w:rPr>
                <w:rFonts w:hint="eastAsia"/>
              </w:rPr>
              <w:t>千葉市、銚子市、市川市、船橋市、館山市、木更津市、松戸市、野田市、茂原市、成田市、</w:t>
            </w:r>
            <w:ins w:id="9" w:author="福田 純也" w:date="2024-12-31T20:51:00Z">
              <w:r w:rsidR="00E102C9">
                <w:rPr>
                  <w:rFonts w:hint="eastAsia"/>
                </w:rPr>
                <w:t>千葉県</w:t>
              </w:r>
            </w:ins>
            <w:r>
              <w:rPr>
                <w:rFonts w:hint="eastAsia"/>
              </w:rPr>
              <w:t>佐倉市、東金市、旭市、習志野市、柏市、勝浦市、市原市、流山市、八千代市、我孫子市、鴨川市、鎌ケ谷市、君津市、富津市、浦安市、四街道市、八街市、袖ケ浦市、印西市、白井市、富里市、いすみ市、匝瑳市、南房総市、山武市、香取市、大網白里市</w:t>
            </w:r>
          </w:p>
        </w:tc>
      </w:tr>
      <w:tr w:rsidR="002C400C" w14:paraId="632149F1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5B26308C" w14:textId="77777777" w:rsidR="002C400C" w:rsidRPr="00701BCA" w:rsidRDefault="00701BCA">
            <w:r>
              <w:rPr>
                <w:rFonts w:hint="eastAsia"/>
              </w:rPr>
              <w:t>神奈川県</w:t>
            </w:r>
          </w:p>
        </w:tc>
      </w:tr>
      <w:tr w:rsidR="002C400C" w14:paraId="227998C4" w14:textId="77777777" w:rsidTr="002C400C">
        <w:tc>
          <w:tcPr>
            <w:tcW w:w="8986" w:type="dxa"/>
          </w:tcPr>
          <w:p w14:paraId="0F1E8FA6" w14:textId="77777777" w:rsidR="002C400C" w:rsidRDefault="00701BCA" w:rsidP="00701BCA">
            <w:r>
              <w:rPr>
                <w:rFonts w:hint="eastAsia"/>
              </w:rPr>
              <w:t>横浜市、川崎市、横須賀市、平塚市、鎌倉市、藤沢市、小田原市、茅ヶ崎市、逗子市、相模原市、三浦市、秦野市、厚木市、大和市、伊勢原市、海老名市、座間市、南足柄市、綾瀬市</w:t>
            </w:r>
          </w:p>
        </w:tc>
      </w:tr>
      <w:tr w:rsidR="002C400C" w14:paraId="78FC4DA9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2DE6594B" w14:textId="77777777" w:rsidR="002C400C" w:rsidRPr="00701BCA" w:rsidRDefault="00701BCA">
            <w:r>
              <w:rPr>
                <w:rFonts w:hint="eastAsia"/>
              </w:rPr>
              <w:t>長野県</w:t>
            </w:r>
          </w:p>
        </w:tc>
      </w:tr>
      <w:tr w:rsidR="002C400C" w14:paraId="5E8FB889" w14:textId="77777777" w:rsidTr="002C400C">
        <w:tc>
          <w:tcPr>
            <w:tcW w:w="8986" w:type="dxa"/>
          </w:tcPr>
          <w:p w14:paraId="023C4E2D" w14:textId="77777777" w:rsidR="002C400C" w:rsidRDefault="00701BCA" w:rsidP="00701BCA">
            <w:r>
              <w:rPr>
                <w:rFonts w:hint="eastAsia"/>
              </w:rPr>
              <w:t>長野市、松本市、上田市、岡谷市、飯田市、諏訪市、須坂市、小諸市、伊那市、駒ヶ根市、中野市、大町市、飯山市、茅野市、塩尻市、佐久市、軽井沢、東御市、千曲市、安曇野市</w:t>
            </w:r>
          </w:p>
        </w:tc>
      </w:tr>
      <w:tr w:rsidR="002C400C" w14:paraId="108FEDDA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4AA755B5" w14:textId="77777777" w:rsidR="002C400C" w:rsidRPr="00701BCA" w:rsidRDefault="00701BCA">
            <w:r>
              <w:rPr>
                <w:rFonts w:hint="eastAsia"/>
              </w:rPr>
              <w:t>山梨県</w:t>
            </w:r>
          </w:p>
        </w:tc>
      </w:tr>
      <w:tr w:rsidR="002C400C" w14:paraId="4F41B41E" w14:textId="77777777" w:rsidTr="002C400C">
        <w:tc>
          <w:tcPr>
            <w:tcW w:w="8986" w:type="dxa"/>
          </w:tcPr>
          <w:p w14:paraId="7CA489A7" w14:textId="77777777" w:rsidR="002C400C" w:rsidRDefault="00701BCA" w:rsidP="00701BCA">
            <w:r>
              <w:rPr>
                <w:rFonts w:hint="eastAsia"/>
              </w:rPr>
              <w:t>甲府市、富士吉田市、都留市、山梨市、大月市、韮崎市、南アルプス市、甲斐市、</w:t>
            </w:r>
            <w:ins w:id="10" w:author="福田 純也" w:date="2024-12-31T20:52:00Z">
              <w:r w:rsidR="00E102C9">
                <w:rPr>
                  <w:rFonts w:hint="eastAsia"/>
                </w:rPr>
                <w:t>山梨県</w:t>
              </w:r>
            </w:ins>
            <w:r>
              <w:rPr>
                <w:rFonts w:hint="eastAsia"/>
              </w:rPr>
              <w:t>北杜市、笛吹市、上野原市、甲州市、中央市</w:t>
            </w:r>
          </w:p>
        </w:tc>
      </w:tr>
      <w:tr w:rsidR="00701BCA" w14:paraId="0D36E25E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26A7C4D5" w14:textId="77777777" w:rsidR="00701BCA" w:rsidRPr="00701BCA" w:rsidRDefault="00701BCA">
            <w:r>
              <w:rPr>
                <w:rFonts w:hint="eastAsia"/>
              </w:rPr>
              <w:t>静岡県</w:t>
            </w:r>
          </w:p>
        </w:tc>
      </w:tr>
      <w:tr w:rsidR="00701BCA" w14:paraId="72E06930" w14:textId="77777777" w:rsidTr="002C400C">
        <w:tc>
          <w:tcPr>
            <w:tcW w:w="8986" w:type="dxa"/>
          </w:tcPr>
          <w:p w14:paraId="0D96F277" w14:textId="77777777" w:rsidR="00701BCA" w:rsidRDefault="00701BCA" w:rsidP="00701BCA">
            <w:r>
              <w:rPr>
                <w:rFonts w:hint="eastAsia"/>
              </w:rPr>
              <w:t>静岡市、浜松市、沼津市、熱海市、三島市、富士宮市、伊東市、島田市、富士市、磐田市、焼津市、掛川市、藤枝市、御殿場市、袋井市、下田市、裾野市、湖西市、伊豆市、御前崎市、菊川市、伊豆の国市、牧之原市</w:t>
            </w:r>
          </w:p>
        </w:tc>
      </w:tr>
      <w:tr w:rsidR="00701BCA" w14:paraId="25DAB5F3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26304BDA" w14:textId="77777777" w:rsidR="00701BCA" w:rsidRPr="00701BCA" w:rsidRDefault="00701BCA">
            <w:r>
              <w:rPr>
                <w:rFonts w:hint="eastAsia"/>
              </w:rPr>
              <w:t>愛知県</w:t>
            </w:r>
          </w:p>
        </w:tc>
      </w:tr>
      <w:tr w:rsidR="00701BCA" w14:paraId="05545980" w14:textId="77777777" w:rsidTr="002C400C">
        <w:tc>
          <w:tcPr>
            <w:tcW w:w="8986" w:type="dxa"/>
          </w:tcPr>
          <w:p w14:paraId="5282F741" w14:textId="77777777" w:rsidR="00701BCA" w:rsidRDefault="00701BCA" w:rsidP="00701BCA">
            <w:r>
              <w:rPr>
                <w:rFonts w:hint="eastAsia"/>
              </w:rPr>
              <w:t>名古屋市、豊橋市、岡崎市、一宮市、瀬戸市、半田市、春日井市、豊川市、</w:t>
            </w:r>
            <w:ins w:id="11" w:author="福田 純也" w:date="2024-12-31T20:49:00Z">
              <w:r w:rsidR="00E102C9">
                <w:rPr>
                  <w:rFonts w:hint="eastAsia"/>
                </w:rPr>
                <w:t>愛知県</w:t>
              </w:r>
            </w:ins>
            <w:r>
              <w:rPr>
                <w:rFonts w:hint="eastAsia"/>
              </w:rPr>
              <w:t>津島市、碧南市、刈谷市、豊田市、安城市、西尾市、蒲郡市、犬山市、常滑市、</w:t>
            </w:r>
            <w:ins w:id="12" w:author="福田 純也" w:date="2024-12-31T20:52:00Z">
              <w:r w:rsidR="00E102C9">
                <w:rPr>
                  <w:rFonts w:hint="eastAsia"/>
                </w:rPr>
                <w:t>愛知県</w:t>
              </w:r>
            </w:ins>
            <w:r>
              <w:rPr>
                <w:rFonts w:hint="eastAsia"/>
              </w:rPr>
              <w:t>江南市、小牧市、稲沢市、新城市、東海市、大府市、知多市、知立市、尾張旭市、高浜市、岩倉市、豊明市、日進市、田原市、愛西市、清須市、北名古屋市、弥富市、</w:t>
            </w:r>
            <w:ins w:id="13" w:author="福田 純也" w:date="2024-12-31T20:49:00Z">
              <w:r w:rsidR="00E102C9">
                <w:rPr>
                  <w:rFonts w:hint="eastAsia"/>
                </w:rPr>
                <w:t>愛知県</w:t>
              </w:r>
            </w:ins>
            <w:r>
              <w:rPr>
                <w:rFonts w:hint="eastAsia"/>
              </w:rPr>
              <w:t>みよし市</w:t>
            </w:r>
            <w:r w:rsidR="00450276">
              <w:rPr>
                <w:rFonts w:hint="eastAsia"/>
              </w:rPr>
              <w:t>、</w:t>
            </w:r>
            <w:r>
              <w:rPr>
                <w:rFonts w:hint="eastAsia"/>
              </w:rPr>
              <w:t>あま市</w:t>
            </w:r>
            <w:r w:rsidR="00450276">
              <w:rPr>
                <w:rFonts w:hint="eastAsia"/>
              </w:rPr>
              <w:t>、</w:t>
            </w:r>
            <w:r>
              <w:rPr>
                <w:rFonts w:hint="eastAsia"/>
              </w:rPr>
              <w:t>長久手市</w:t>
            </w:r>
          </w:p>
        </w:tc>
      </w:tr>
      <w:tr w:rsidR="00701BCA" w14:paraId="0C4FCFAE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0FFA31A9" w14:textId="77777777" w:rsidR="00701BCA" w:rsidRPr="00450276" w:rsidRDefault="00450276">
            <w:r>
              <w:rPr>
                <w:rFonts w:hint="eastAsia"/>
              </w:rPr>
              <w:t>岐阜県</w:t>
            </w:r>
          </w:p>
        </w:tc>
      </w:tr>
      <w:tr w:rsidR="00701BCA" w14:paraId="3EE76016" w14:textId="77777777" w:rsidTr="002C400C">
        <w:tc>
          <w:tcPr>
            <w:tcW w:w="8986" w:type="dxa"/>
          </w:tcPr>
          <w:p w14:paraId="6CDEEAEC" w14:textId="77777777" w:rsidR="00701BCA" w:rsidRDefault="00450276" w:rsidP="00450276">
            <w:r>
              <w:rPr>
                <w:rFonts w:hint="eastAsia"/>
              </w:rPr>
              <w:t>岐阜市、大垣市、高山市、多治見市、関市、中津川市、美濃市、瑞浪市、羽島市、恵那市、美濃加茂市、土岐市、各務原市、可児市、</w:t>
            </w:r>
            <w:ins w:id="14" w:author="福田 純也" w:date="2024-12-31T20:49:00Z">
              <w:r w:rsidR="00E102C9">
                <w:rPr>
                  <w:rFonts w:hint="eastAsia"/>
                </w:rPr>
                <w:t>岐阜県</w:t>
              </w:r>
            </w:ins>
            <w:r>
              <w:rPr>
                <w:rFonts w:hint="eastAsia"/>
              </w:rPr>
              <w:t>山県市、郡上市、下呂市、本巣市、飛騨市、海津市、瑞穂市</w:t>
            </w:r>
          </w:p>
        </w:tc>
      </w:tr>
      <w:tr w:rsidR="00701BCA" w14:paraId="2BF2C3F7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4D5E0BAD" w14:textId="77777777" w:rsidR="00701BCA" w:rsidRPr="00450276" w:rsidRDefault="00450276">
            <w:r>
              <w:rPr>
                <w:rFonts w:hint="eastAsia"/>
              </w:rPr>
              <w:t>三重県</w:t>
            </w:r>
          </w:p>
        </w:tc>
      </w:tr>
      <w:tr w:rsidR="00701BCA" w14:paraId="19613094" w14:textId="77777777" w:rsidTr="002C400C">
        <w:tc>
          <w:tcPr>
            <w:tcW w:w="8986" w:type="dxa"/>
          </w:tcPr>
          <w:p w14:paraId="1B54A596" w14:textId="77777777" w:rsidR="00701BCA" w:rsidRDefault="00450276" w:rsidP="00450276">
            <w:r>
              <w:rPr>
                <w:rFonts w:hint="eastAsia"/>
              </w:rPr>
              <w:t>津市、四日市市、伊勢市、松阪市、桑名市、鈴鹿市、名張市、尾鷲市、亀山市、鳥羽市、熊野市、いなべ市、志摩市、伊賀市</w:t>
            </w:r>
          </w:p>
        </w:tc>
      </w:tr>
      <w:tr w:rsidR="00701BCA" w14:paraId="249E29E7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40916360" w14:textId="77777777" w:rsidR="00701BCA" w:rsidRPr="00450276" w:rsidRDefault="00450276">
            <w:r>
              <w:rPr>
                <w:rFonts w:hint="eastAsia"/>
              </w:rPr>
              <w:lastRenderedPageBreak/>
              <w:t>新潟県</w:t>
            </w:r>
          </w:p>
        </w:tc>
      </w:tr>
      <w:tr w:rsidR="00701BCA" w14:paraId="1CBA12E2" w14:textId="77777777" w:rsidTr="002C400C">
        <w:tc>
          <w:tcPr>
            <w:tcW w:w="8986" w:type="dxa"/>
          </w:tcPr>
          <w:p w14:paraId="62BA3618" w14:textId="77777777" w:rsidR="00701BCA" w:rsidRDefault="00450276" w:rsidP="00450276">
            <w:r>
              <w:rPr>
                <w:rFonts w:hint="eastAsia"/>
              </w:rPr>
              <w:t>新潟市、長岡市、三条市、柏崎市、新発田市、小千谷市、加茂市、十日町市、見附市、村上市、燕市、糸魚川市、五泉市、上越市、阿賀野市、佐渡市、魚沼市、南魚沼市、妙高市、胎内市</w:t>
            </w:r>
          </w:p>
        </w:tc>
      </w:tr>
      <w:tr w:rsidR="00701BCA" w14:paraId="425CF2C3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29732B9D" w14:textId="77777777" w:rsidR="00701BCA" w:rsidRPr="00450276" w:rsidRDefault="00450276">
            <w:r>
              <w:rPr>
                <w:rFonts w:hint="eastAsia"/>
              </w:rPr>
              <w:t>富山県</w:t>
            </w:r>
          </w:p>
        </w:tc>
      </w:tr>
      <w:tr w:rsidR="00701BCA" w14:paraId="7FBF70E1" w14:textId="77777777" w:rsidTr="002C400C">
        <w:tc>
          <w:tcPr>
            <w:tcW w:w="8986" w:type="dxa"/>
          </w:tcPr>
          <w:p w14:paraId="02D9FCAF" w14:textId="77777777" w:rsidR="00701BCA" w:rsidRDefault="00450276" w:rsidP="00450276">
            <w:r>
              <w:rPr>
                <w:rFonts w:hint="eastAsia"/>
              </w:rPr>
              <w:t>富山市、高岡市、魚津市、氷見市、滑川市、黒部市、砺波市、小矢部市、南砺市、射水市</w:t>
            </w:r>
          </w:p>
        </w:tc>
      </w:tr>
      <w:tr w:rsidR="00701BCA" w14:paraId="1D413201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6E5A677E" w14:textId="77777777" w:rsidR="00701BCA" w:rsidRPr="00450276" w:rsidRDefault="00450276">
            <w:r>
              <w:rPr>
                <w:rFonts w:hint="eastAsia"/>
              </w:rPr>
              <w:t>石川県</w:t>
            </w:r>
          </w:p>
        </w:tc>
      </w:tr>
      <w:tr w:rsidR="00701BCA" w14:paraId="41728665" w14:textId="77777777" w:rsidTr="002C400C">
        <w:tc>
          <w:tcPr>
            <w:tcW w:w="8986" w:type="dxa"/>
          </w:tcPr>
          <w:p w14:paraId="6928131F" w14:textId="77777777" w:rsidR="00701BCA" w:rsidRDefault="00450276" w:rsidP="00450276">
            <w:r>
              <w:rPr>
                <w:rFonts w:hint="eastAsia"/>
              </w:rPr>
              <w:t>金沢市、七尾市、小松市、輪島市、珠洲市、加賀市、羽咋市、かほく市、能美市、白山市、野々市市</w:t>
            </w:r>
          </w:p>
        </w:tc>
      </w:tr>
      <w:tr w:rsidR="00701BCA" w14:paraId="05FA302B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619AAD60" w14:textId="77777777" w:rsidR="00701BCA" w:rsidRPr="00450276" w:rsidRDefault="00450276">
            <w:r>
              <w:rPr>
                <w:rFonts w:hint="eastAsia"/>
              </w:rPr>
              <w:t>福井県</w:t>
            </w:r>
          </w:p>
        </w:tc>
      </w:tr>
      <w:tr w:rsidR="00701BCA" w14:paraId="7ED8B7F5" w14:textId="77777777" w:rsidTr="002C400C">
        <w:tc>
          <w:tcPr>
            <w:tcW w:w="8986" w:type="dxa"/>
          </w:tcPr>
          <w:p w14:paraId="6A16917F" w14:textId="77777777" w:rsidR="00701BCA" w:rsidRDefault="0067137F" w:rsidP="0067137F">
            <w:r>
              <w:rPr>
                <w:rFonts w:hint="eastAsia"/>
              </w:rPr>
              <w:t>福井市、敦賀市、小浜市、大野市、勝山市、鯖江市、あわら市、越前市、</w:t>
            </w:r>
            <w:ins w:id="15" w:author="福田 純也" w:date="2024-12-31T20:51:00Z">
              <w:r w:rsidR="00E102C9">
                <w:rPr>
                  <w:rFonts w:hint="eastAsia"/>
                </w:rPr>
                <w:t>福井県</w:t>
              </w:r>
            </w:ins>
            <w:r>
              <w:rPr>
                <w:rFonts w:hint="eastAsia"/>
              </w:rPr>
              <w:t>坂井市</w:t>
            </w:r>
          </w:p>
        </w:tc>
      </w:tr>
      <w:tr w:rsidR="00450276" w14:paraId="7E65A36D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5B1637C0" w14:textId="77777777" w:rsidR="00450276" w:rsidRPr="0067137F" w:rsidRDefault="0067137F">
            <w:r>
              <w:rPr>
                <w:rFonts w:hint="eastAsia"/>
              </w:rPr>
              <w:t>滋賀県</w:t>
            </w:r>
          </w:p>
        </w:tc>
      </w:tr>
      <w:tr w:rsidR="00450276" w14:paraId="34DA3788" w14:textId="77777777" w:rsidTr="002C400C">
        <w:tc>
          <w:tcPr>
            <w:tcW w:w="8986" w:type="dxa"/>
          </w:tcPr>
          <w:p w14:paraId="1C3B9545" w14:textId="77777777" w:rsidR="00450276" w:rsidRDefault="0067137F" w:rsidP="0067137F">
            <w:r>
              <w:rPr>
                <w:rFonts w:hint="eastAsia"/>
              </w:rPr>
              <w:t>大津市、彦根市、長浜市、近江八幡市、草津市、守山市、栗東市、甲賀市、野洲市、湖南市、高島市、東近江市、米原市</w:t>
            </w:r>
          </w:p>
        </w:tc>
      </w:tr>
      <w:tr w:rsidR="00450276" w14:paraId="06FD8A85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3291307A" w14:textId="77777777" w:rsidR="00450276" w:rsidRPr="0067137F" w:rsidRDefault="0067137F">
            <w:r>
              <w:rPr>
                <w:rFonts w:hint="eastAsia"/>
              </w:rPr>
              <w:t>京都府</w:t>
            </w:r>
          </w:p>
        </w:tc>
      </w:tr>
      <w:tr w:rsidR="00450276" w14:paraId="715D6337" w14:textId="77777777" w:rsidTr="002C400C">
        <w:tc>
          <w:tcPr>
            <w:tcW w:w="8986" w:type="dxa"/>
          </w:tcPr>
          <w:p w14:paraId="47B7CDC2" w14:textId="77777777" w:rsidR="00450276" w:rsidRDefault="0067137F" w:rsidP="0067137F">
            <w:r>
              <w:rPr>
                <w:rFonts w:hint="eastAsia"/>
              </w:rPr>
              <w:t>京都市、福知山市、舞鶴市、綾部市、宇治市、宮津市、亀岡市、城陽市、向日市、長岡京市、八幡市、京田辺市、京丹後市、南丹市、木津川市</w:t>
            </w:r>
          </w:p>
        </w:tc>
      </w:tr>
      <w:tr w:rsidR="00450276" w14:paraId="68B151AE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26B429B8" w14:textId="77777777" w:rsidR="00450276" w:rsidRPr="0067137F" w:rsidRDefault="0067137F">
            <w:r>
              <w:rPr>
                <w:rFonts w:hint="eastAsia"/>
              </w:rPr>
              <w:t>大阪府</w:t>
            </w:r>
          </w:p>
        </w:tc>
      </w:tr>
      <w:tr w:rsidR="00450276" w14:paraId="4EECE247" w14:textId="77777777" w:rsidTr="002C400C">
        <w:tc>
          <w:tcPr>
            <w:tcW w:w="8986" w:type="dxa"/>
          </w:tcPr>
          <w:p w14:paraId="7597783E" w14:textId="77777777" w:rsidR="00450276" w:rsidRDefault="0067137F" w:rsidP="000629CA">
            <w:r>
              <w:rPr>
                <w:rFonts w:hint="eastAsia"/>
              </w:rPr>
              <w:t>大阪市、</w:t>
            </w:r>
            <w:ins w:id="16" w:author="福田 純也" w:date="2024-12-31T20:51:00Z">
              <w:r w:rsidR="00E102C9">
                <w:rPr>
                  <w:rFonts w:hint="eastAsia"/>
                </w:rPr>
                <w:t>大阪府</w:t>
              </w:r>
            </w:ins>
            <w:r>
              <w:rPr>
                <w:rFonts w:hint="eastAsia"/>
              </w:rPr>
              <w:t>堺市、岸和田市、豊中市、池田市、吹田市、泉大津市、高槻市、貝塚市、守口市、枚方市、茨木市、八尾市、泉佐野市、富田林市</w:t>
            </w:r>
            <w:r w:rsidR="000629CA">
              <w:rPr>
                <w:rFonts w:hint="eastAsia"/>
              </w:rPr>
              <w:t>、寝屋川市、河内長野市、松原市、大東市、</w:t>
            </w:r>
            <w:ins w:id="17" w:author="福田 純也" w:date="2024-12-31T20:46:00Z">
              <w:r w:rsidR="00E102C9">
                <w:rPr>
                  <w:rFonts w:hint="eastAsia"/>
                </w:rPr>
                <w:t>大阪府</w:t>
              </w:r>
            </w:ins>
            <w:r w:rsidR="000629CA">
              <w:rPr>
                <w:rFonts w:hint="eastAsia"/>
              </w:rPr>
              <w:t>和泉市、箕面市、柏原市、羽曳野市、門真市、摂津市、高石市、藤井寺市、東大阪市、泉南市、四條畷市、交野市、大阪狭山市、阪南市</w:t>
            </w:r>
          </w:p>
        </w:tc>
      </w:tr>
      <w:tr w:rsidR="00450276" w14:paraId="66584770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70B18C17" w14:textId="77777777" w:rsidR="00450276" w:rsidRPr="000629CA" w:rsidRDefault="000629CA">
            <w:r>
              <w:rPr>
                <w:rFonts w:hint="eastAsia"/>
              </w:rPr>
              <w:t>兵庫県</w:t>
            </w:r>
          </w:p>
        </w:tc>
      </w:tr>
      <w:tr w:rsidR="00450276" w14:paraId="5EB98289" w14:textId="77777777" w:rsidTr="002C400C">
        <w:tc>
          <w:tcPr>
            <w:tcW w:w="8986" w:type="dxa"/>
          </w:tcPr>
          <w:p w14:paraId="63B981E8" w14:textId="77777777" w:rsidR="00450276" w:rsidRDefault="000629CA" w:rsidP="000629CA">
            <w:r>
              <w:rPr>
                <w:rFonts w:hint="eastAsia"/>
              </w:rPr>
              <w:t>神戸市、姫路市、尼崎市、明石市、西宮市、洲本市、芦屋市、伊丹市、相生市、豊岡市、加古川市、赤穂市、西脇市、宝塚市、三木市、高砂市、川西市、小野市、三田市、加西市、</w:t>
            </w:r>
            <w:r w:rsidR="00FE465B">
              <w:rPr>
                <w:rFonts w:hint="eastAsia"/>
              </w:rPr>
              <w:t>丹波</w:t>
            </w:r>
            <w:r>
              <w:rPr>
                <w:rFonts w:hint="eastAsia"/>
              </w:rPr>
              <w:t>篠山市、養父市、丹波市、南あわじ市、朝来市、淡路市、宍粟市、たつの市、加東市</w:t>
            </w:r>
          </w:p>
        </w:tc>
      </w:tr>
      <w:tr w:rsidR="00450276" w14:paraId="41B80E64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0DD1B922" w14:textId="77777777" w:rsidR="00450276" w:rsidRPr="000629CA" w:rsidRDefault="000629CA">
            <w:r>
              <w:rPr>
                <w:rFonts w:hint="eastAsia"/>
              </w:rPr>
              <w:t>奈良県</w:t>
            </w:r>
          </w:p>
        </w:tc>
      </w:tr>
      <w:tr w:rsidR="00450276" w14:paraId="01DE958B" w14:textId="77777777" w:rsidTr="002C400C">
        <w:tc>
          <w:tcPr>
            <w:tcW w:w="8986" w:type="dxa"/>
          </w:tcPr>
          <w:p w14:paraId="4D0CDF47" w14:textId="77777777" w:rsidR="00450276" w:rsidRDefault="000629CA" w:rsidP="000629CA">
            <w:r>
              <w:rPr>
                <w:rFonts w:hint="eastAsia"/>
              </w:rPr>
              <w:t>奈良市、大和高田市、大和郡山市、天理市、橿原市、桜井市、五條市、御所市、生駒市、香芝市、葛城市、宇陀市</w:t>
            </w:r>
          </w:p>
        </w:tc>
      </w:tr>
      <w:tr w:rsidR="00450276" w14:paraId="641A8D91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531B9471" w14:textId="77777777" w:rsidR="00450276" w:rsidRPr="000629CA" w:rsidRDefault="00FB5555">
            <w:r>
              <w:rPr>
                <w:rFonts w:hint="eastAsia"/>
              </w:rPr>
              <w:t>和歌山県</w:t>
            </w:r>
          </w:p>
        </w:tc>
      </w:tr>
      <w:tr w:rsidR="00450276" w14:paraId="7EB9B133" w14:textId="77777777" w:rsidTr="002C400C">
        <w:tc>
          <w:tcPr>
            <w:tcW w:w="8986" w:type="dxa"/>
          </w:tcPr>
          <w:p w14:paraId="69B5CE56" w14:textId="77777777" w:rsidR="00450276" w:rsidRDefault="00FB5555" w:rsidP="00FB5555">
            <w:r>
              <w:rPr>
                <w:rFonts w:hint="eastAsia"/>
              </w:rPr>
              <w:t>和歌山市、海南市、橋本市、有田市、御坊市、田辺市、新宮市、紀の川市、岩出市</w:t>
            </w:r>
          </w:p>
        </w:tc>
      </w:tr>
      <w:tr w:rsidR="00450276" w14:paraId="275CD169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34CFEA50" w14:textId="77777777" w:rsidR="00450276" w:rsidRPr="00FB5555" w:rsidRDefault="00FB5555">
            <w:r>
              <w:rPr>
                <w:rFonts w:hint="eastAsia"/>
              </w:rPr>
              <w:t>岡山県</w:t>
            </w:r>
          </w:p>
        </w:tc>
      </w:tr>
      <w:tr w:rsidR="00450276" w14:paraId="0DB5082F" w14:textId="77777777" w:rsidTr="002C400C">
        <w:tc>
          <w:tcPr>
            <w:tcW w:w="8986" w:type="dxa"/>
          </w:tcPr>
          <w:p w14:paraId="2EDA7486" w14:textId="77777777" w:rsidR="00450276" w:rsidRDefault="00FB5555" w:rsidP="00FB5555">
            <w:r>
              <w:rPr>
                <w:rFonts w:hint="eastAsia"/>
              </w:rPr>
              <w:t>岡山市、倉敷市、津山市、玉野市、笠岡市、井原市、総社市、高梁市、新見市、備前市、瀬戸内市、赤磐市、真庭市、美作市、浅口市</w:t>
            </w:r>
          </w:p>
        </w:tc>
      </w:tr>
      <w:tr w:rsidR="00450276" w14:paraId="3FF23363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75079BD5" w14:textId="77777777" w:rsidR="00450276" w:rsidRPr="00FB5555" w:rsidRDefault="00FB5555">
            <w:r>
              <w:rPr>
                <w:rFonts w:hint="eastAsia"/>
              </w:rPr>
              <w:t>広島県</w:t>
            </w:r>
          </w:p>
        </w:tc>
      </w:tr>
      <w:tr w:rsidR="00450276" w14:paraId="240AB73B" w14:textId="77777777" w:rsidTr="002C400C">
        <w:tc>
          <w:tcPr>
            <w:tcW w:w="8986" w:type="dxa"/>
          </w:tcPr>
          <w:p w14:paraId="49AA444A" w14:textId="7FED4A42" w:rsidR="00450276" w:rsidRDefault="00FB5555" w:rsidP="00FB5555">
            <w:r>
              <w:rPr>
                <w:rFonts w:hint="eastAsia"/>
              </w:rPr>
              <w:t>広島市、呉市、竹原市、三原市、尾道市、福山市、</w:t>
            </w:r>
            <w:ins w:id="18" w:author="福田 純也" w:date="2025-03-31T13:28:00Z">
              <w:r w:rsidR="001E6731">
                <w:rPr>
                  <w:rFonts w:hint="eastAsia"/>
                </w:rPr>
                <w:t>広島県府中市、</w:t>
              </w:r>
            </w:ins>
            <w:ins w:id="19" w:author="福田 純也" w:date="2024-12-31T20:50:00Z">
              <w:r w:rsidR="00E102C9">
                <w:rPr>
                  <w:rFonts w:hint="eastAsia"/>
                </w:rPr>
                <w:t>広島県</w:t>
              </w:r>
            </w:ins>
            <w:r>
              <w:rPr>
                <w:rFonts w:hint="eastAsia"/>
              </w:rPr>
              <w:t>三次市、庄原市、大竹市、東広島市、廿日市市、安芸高田市、江田島市</w:t>
            </w:r>
          </w:p>
        </w:tc>
      </w:tr>
      <w:tr w:rsidR="00450276" w14:paraId="66C3A21F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4A241EEF" w14:textId="77777777" w:rsidR="00450276" w:rsidRPr="00FB5555" w:rsidRDefault="00FB5555">
            <w:r>
              <w:rPr>
                <w:rFonts w:hint="eastAsia"/>
              </w:rPr>
              <w:t>島根県</w:t>
            </w:r>
          </w:p>
        </w:tc>
      </w:tr>
      <w:tr w:rsidR="00450276" w14:paraId="061B04E1" w14:textId="77777777" w:rsidTr="002C400C">
        <w:tc>
          <w:tcPr>
            <w:tcW w:w="8986" w:type="dxa"/>
          </w:tcPr>
          <w:p w14:paraId="7A2F5D4B" w14:textId="77777777" w:rsidR="00450276" w:rsidRDefault="00FB5555" w:rsidP="00FB5555">
            <w:r>
              <w:rPr>
                <w:rFonts w:hint="eastAsia"/>
              </w:rPr>
              <w:lastRenderedPageBreak/>
              <w:t>松江市、浜田市、出雲市、益田市、大田市、安来市、江津市、西郷、雲南市</w:t>
            </w:r>
          </w:p>
        </w:tc>
      </w:tr>
      <w:tr w:rsidR="00450276" w14:paraId="17DB9435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5596DE50" w14:textId="77777777" w:rsidR="00450276" w:rsidRPr="00FB5555" w:rsidRDefault="00FB5555">
            <w:r>
              <w:rPr>
                <w:rFonts w:hint="eastAsia"/>
              </w:rPr>
              <w:t>鳥取県</w:t>
            </w:r>
          </w:p>
        </w:tc>
      </w:tr>
      <w:tr w:rsidR="00450276" w14:paraId="4743CD3E" w14:textId="77777777" w:rsidTr="002C400C">
        <w:tc>
          <w:tcPr>
            <w:tcW w:w="8986" w:type="dxa"/>
          </w:tcPr>
          <w:p w14:paraId="5DD1735E" w14:textId="77777777" w:rsidR="00450276" w:rsidRDefault="00FB5555" w:rsidP="00FB5555">
            <w:r>
              <w:rPr>
                <w:rFonts w:hint="eastAsia"/>
              </w:rPr>
              <w:t>鳥取市、米子市、倉吉市、境港市</w:t>
            </w:r>
          </w:p>
        </w:tc>
      </w:tr>
      <w:tr w:rsidR="00450276" w14:paraId="2F8BDC0C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0F25932D" w14:textId="77777777" w:rsidR="00450276" w:rsidRPr="00FB5555" w:rsidRDefault="00FB5555">
            <w:r>
              <w:rPr>
                <w:rFonts w:hint="eastAsia"/>
              </w:rPr>
              <w:t>徳島県</w:t>
            </w:r>
          </w:p>
        </w:tc>
      </w:tr>
      <w:tr w:rsidR="00450276" w14:paraId="53F65AD7" w14:textId="77777777" w:rsidTr="002C400C">
        <w:tc>
          <w:tcPr>
            <w:tcW w:w="8986" w:type="dxa"/>
          </w:tcPr>
          <w:p w14:paraId="238582C4" w14:textId="77777777" w:rsidR="00450276" w:rsidRDefault="00FB5555" w:rsidP="00FB5555">
            <w:r>
              <w:rPr>
                <w:rFonts w:hint="eastAsia"/>
              </w:rPr>
              <w:t>徳島市、鳴門市、小松島市、阿南市、吉野川市、美馬市、阿波市、</w:t>
            </w:r>
            <w:ins w:id="20" w:author="福田 純也" w:date="2024-12-31T20:50:00Z">
              <w:r w:rsidR="00E102C9">
                <w:rPr>
                  <w:rFonts w:hint="eastAsia"/>
                </w:rPr>
                <w:t>徳島県</w:t>
              </w:r>
            </w:ins>
            <w:r>
              <w:rPr>
                <w:rFonts w:hint="eastAsia"/>
              </w:rPr>
              <w:t>三好市</w:t>
            </w:r>
          </w:p>
        </w:tc>
      </w:tr>
      <w:tr w:rsidR="00450276" w14:paraId="1EA164D4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2D07C871" w14:textId="77777777" w:rsidR="00450276" w:rsidRPr="00FB5555" w:rsidRDefault="00FB5555">
            <w:r>
              <w:rPr>
                <w:rFonts w:hint="eastAsia"/>
              </w:rPr>
              <w:t>香川県</w:t>
            </w:r>
          </w:p>
        </w:tc>
      </w:tr>
      <w:tr w:rsidR="00450276" w14:paraId="66C1EB7E" w14:textId="77777777" w:rsidTr="002C400C">
        <w:tc>
          <w:tcPr>
            <w:tcW w:w="8986" w:type="dxa"/>
          </w:tcPr>
          <w:p w14:paraId="30A5E153" w14:textId="77777777" w:rsidR="00450276" w:rsidRDefault="00FB5555" w:rsidP="00FB5555">
            <w:r>
              <w:rPr>
                <w:rFonts w:hint="eastAsia"/>
              </w:rPr>
              <w:t>高松市、丸亀市、坂出市、善通寺市、観音寺市、さぬき市、東かがわ市、三豊市</w:t>
            </w:r>
          </w:p>
        </w:tc>
      </w:tr>
      <w:tr w:rsidR="00450276" w14:paraId="59E5C26E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38741F69" w14:textId="77777777" w:rsidR="00450276" w:rsidRPr="00FB5555" w:rsidRDefault="00FB5555">
            <w:r>
              <w:rPr>
                <w:rFonts w:hint="eastAsia"/>
              </w:rPr>
              <w:t>愛媛県</w:t>
            </w:r>
          </w:p>
        </w:tc>
      </w:tr>
      <w:tr w:rsidR="00450276" w14:paraId="43B775A5" w14:textId="77777777" w:rsidTr="002C400C">
        <w:tc>
          <w:tcPr>
            <w:tcW w:w="8986" w:type="dxa"/>
          </w:tcPr>
          <w:p w14:paraId="5E60D425" w14:textId="77777777" w:rsidR="00450276" w:rsidRDefault="00FB5555" w:rsidP="00FB5555">
            <w:r>
              <w:rPr>
                <w:rFonts w:hint="eastAsia"/>
              </w:rPr>
              <w:t>松山市、今治市、宇和島市、八幡浜市、新居浜市、西条市、大洲市、伊予市、四国中央市、西予市、東温市</w:t>
            </w:r>
          </w:p>
        </w:tc>
      </w:tr>
      <w:tr w:rsidR="00FB5555" w14:paraId="71AA9E5D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70290B7D" w14:textId="77777777" w:rsidR="00FB5555" w:rsidRPr="00FB5555" w:rsidRDefault="00FB5555">
            <w:r>
              <w:rPr>
                <w:rFonts w:hint="eastAsia"/>
              </w:rPr>
              <w:t>高知県</w:t>
            </w:r>
          </w:p>
        </w:tc>
      </w:tr>
      <w:tr w:rsidR="00FB5555" w14:paraId="071DCA2F" w14:textId="77777777" w:rsidTr="002C400C">
        <w:tc>
          <w:tcPr>
            <w:tcW w:w="8986" w:type="dxa"/>
          </w:tcPr>
          <w:p w14:paraId="398A3B9D" w14:textId="77777777" w:rsidR="00FB5555" w:rsidRDefault="00FB5555" w:rsidP="00FB5555">
            <w:r>
              <w:rPr>
                <w:rFonts w:hint="eastAsia"/>
              </w:rPr>
              <w:t>高知市、室戸市、安芸市、南国市、土佐市、須崎市、宿毛市、土佐清水市、四万十市、</w:t>
            </w:r>
            <w:ins w:id="21" w:author="福田 純也" w:date="2024-12-31T20:52:00Z">
              <w:r w:rsidR="00E102C9">
                <w:rPr>
                  <w:rFonts w:hint="eastAsia"/>
                </w:rPr>
                <w:t>高知県</w:t>
              </w:r>
            </w:ins>
            <w:r>
              <w:rPr>
                <w:rFonts w:hint="eastAsia"/>
              </w:rPr>
              <w:t>香南市、香美市</w:t>
            </w:r>
          </w:p>
        </w:tc>
      </w:tr>
      <w:tr w:rsidR="00FB5555" w14:paraId="29EDB40F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1CE21FE1" w14:textId="77777777" w:rsidR="00FB5555" w:rsidRPr="00FB5555" w:rsidRDefault="00FB5555">
            <w:r>
              <w:rPr>
                <w:rFonts w:hint="eastAsia"/>
              </w:rPr>
              <w:t>山口県</w:t>
            </w:r>
          </w:p>
        </w:tc>
      </w:tr>
      <w:tr w:rsidR="00FB5555" w14:paraId="628E3487" w14:textId="77777777" w:rsidTr="002C400C">
        <w:tc>
          <w:tcPr>
            <w:tcW w:w="8986" w:type="dxa"/>
          </w:tcPr>
          <w:p w14:paraId="1F217B91" w14:textId="77777777" w:rsidR="00FB5555" w:rsidRDefault="007E5236" w:rsidP="007E5236">
            <w:r>
              <w:rPr>
                <w:rFonts w:hint="eastAsia"/>
              </w:rPr>
              <w:t>下関市、宇部市、山口市、萩市、防府市、下松市、岩国市、光市、長門市、柳井市、美祢市、周南市、山陽小野田市</w:t>
            </w:r>
          </w:p>
        </w:tc>
      </w:tr>
      <w:tr w:rsidR="00FB5555" w14:paraId="0BD94963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04820A7E" w14:textId="77777777" w:rsidR="00FB5555" w:rsidRPr="007E5236" w:rsidRDefault="007E5236">
            <w:r>
              <w:rPr>
                <w:rFonts w:hint="eastAsia"/>
              </w:rPr>
              <w:t>福岡県</w:t>
            </w:r>
          </w:p>
        </w:tc>
      </w:tr>
      <w:tr w:rsidR="00FB5555" w14:paraId="387B47AA" w14:textId="77777777" w:rsidTr="002C400C">
        <w:tc>
          <w:tcPr>
            <w:tcW w:w="8986" w:type="dxa"/>
          </w:tcPr>
          <w:p w14:paraId="29E104A0" w14:textId="77777777" w:rsidR="00FB5555" w:rsidRDefault="002643BA" w:rsidP="002643BA">
            <w:r>
              <w:rPr>
                <w:rFonts w:hint="eastAsia"/>
              </w:rPr>
              <w:t>北九州市、福岡市、大牟田市、久留米市、直方市、飯塚市、田川市、柳川市、八女市、筑後市、大川市、行橋市、豊前市、中間市、小郡市、筑紫野市、春日市、大野城市、宗像市、太宰府市、</w:t>
            </w:r>
            <w:ins w:id="22" w:author="福田 純也" w:date="2024-12-31T20:49:00Z">
              <w:r w:rsidR="00E102C9">
                <w:rPr>
                  <w:rFonts w:hint="eastAsia"/>
                </w:rPr>
                <w:t>福岡県</w:t>
              </w:r>
            </w:ins>
            <w:r>
              <w:rPr>
                <w:rFonts w:hint="eastAsia"/>
              </w:rPr>
              <w:t>古賀市、福津市、うきは市、宮若市、朝倉市、嘉麻市、みやま市、糸島市</w:t>
            </w:r>
            <w:r w:rsidR="003265EF">
              <w:rPr>
                <w:rFonts w:hint="eastAsia"/>
              </w:rPr>
              <w:t>、那珂川市</w:t>
            </w:r>
          </w:p>
        </w:tc>
      </w:tr>
      <w:tr w:rsidR="00FB5555" w14:paraId="7DF0C13E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6C7920EB" w14:textId="77777777" w:rsidR="00FB5555" w:rsidRPr="002643BA" w:rsidRDefault="006653FE">
            <w:r>
              <w:rPr>
                <w:rFonts w:hint="eastAsia"/>
              </w:rPr>
              <w:t>大分県</w:t>
            </w:r>
          </w:p>
        </w:tc>
      </w:tr>
      <w:tr w:rsidR="00FB5555" w14:paraId="5ECDF2D1" w14:textId="77777777" w:rsidTr="002C400C">
        <w:tc>
          <w:tcPr>
            <w:tcW w:w="8986" w:type="dxa"/>
          </w:tcPr>
          <w:p w14:paraId="18325AB1" w14:textId="77777777" w:rsidR="00FB5555" w:rsidRDefault="006653FE" w:rsidP="006653FE">
            <w:r>
              <w:rPr>
                <w:rFonts w:hint="eastAsia"/>
              </w:rPr>
              <w:t>大分市、別府市、中津市、日田市、佐伯市、臼杵市、津久見市、竹田市、豊後高田市、杵築市、宇佐市、豊後大野市、由布市、国東市</w:t>
            </w:r>
          </w:p>
        </w:tc>
      </w:tr>
      <w:tr w:rsidR="00FB5555" w14:paraId="16E878D8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1DE936D0" w14:textId="77777777" w:rsidR="00FB5555" w:rsidRPr="006653FE" w:rsidRDefault="006653FE">
            <w:r>
              <w:rPr>
                <w:rFonts w:hint="eastAsia"/>
              </w:rPr>
              <w:t>長崎県</w:t>
            </w:r>
          </w:p>
        </w:tc>
      </w:tr>
      <w:tr w:rsidR="00FB5555" w14:paraId="53BDF1D9" w14:textId="77777777" w:rsidTr="002C400C">
        <w:tc>
          <w:tcPr>
            <w:tcW w:w="8986" w:type="dxa"/>
          </w:tcPr>
          <w:p w14:paraId="6F70C18B" w14:textId="77777777" w:rsidR="00FB5555" w:rsidRDefault="006653FE" w:rsidP="006653FE">
            <w:r>
              <w:rPr>
                <w:rFonts w:hint="eastAsia"/>
              </w:rPr>
              <w:t>長崎市、佐世保市、島原市、諫早市、大村市、平戸市、松浦市、</w:t>
            </w:r>
            <w:ins w:id="23" w:author="福田 純也" w:date="2024-12-31T20:50:00Z">
              <w:r w:rsidR="00E102C9">
                <w:rPr>
                  <w:rFonts w:hint="eastAsia"/>
                </w:rPr>
                <w:t>長崎県</w:t>
              </w:r>
            </w:ins>
            <w:r>
              <w:rPr>
                <w:rFonts w:hint="eastAsia"/>
              </w:rPr>
              <w:t>対馬市、壱岐市、五島市、西海市、雲仙市、南島原市</w:t>
            </w:r>
          </w:p>
        </w:tc>
      </w:tr>
      <w:tr w:rsidR="00FB5555" w14:paraId="01852D13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38F3F184" w14:textId="77777777" w:rsidR="00FB5555" w:rsidRPr="006653FE" w:rsidRDefault="006653FE">
            <w:r>
              <w:rPr>
                <w:rFonts w:hint="eastAsia"/>
              </w:rPr>
              <w:t>佐賀県</w:t>
            </w:r>
          </w:p>
        </w:tc>
      </w:tr>
      <w:tr w:rsidR="00FB5555" w14:paraId="5313A5C7" w14:textId="77777777" w:rsidTr="002C400C">
        <w:tc>
          <w:tcPr>
            <w:tcW w:w="8986" w:type="dxa"/>
          </w:tcPr>
          <w:p w14:paraId="6D1ED664" w14:textId="77777777" w:rsidR="00FB5555" w:rsidRDefault="006653FE" w:rsidP="006653FE">
            <w:r>
              <w:rPr>
                <w:rFonts w:hint="eastAsia"/>
              </w:rPr>
              <w:t>佐賀市、唐津市、鳥栖市、多久市、伊万里市、武雄市、</w:t>
            </w:r>
            <w:ins w:id="24" w:author="福田 純也" w:date="2024-12-31T20:47:00Z">
              <w:r w:rsidR="00E102C9">
                <w:rPr>
                  <w:rFonts w:hint="eastAsia"/>
                </w:rPr>
                <w:t>佐賀県</w:t>
              </w:r>
            </w:ins>
            <w:r>
              <w:rPr>
                <w:rFonts w:hint="eastAsia"/>
              </w:rPr>
              <w:t>鹿島市、小城市、嬉野市、神埼市</w:t>
            </w:r>
          </w:p>
        </w:tc>
      </w:tr>
      <w:tr w:rsidR="006653FE" w14:paraId="240A8207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33CB9471" w14:textId="77777777" w:rsidR="006653FE" w:rsidRPr="006653FE" w:rsidRDefault="006653FE">
            <w:r>
              <w:rPr>
                <w:rFonts w:hint="eastAsia"/>
              </w:rPr>
              <w:t>熊本県</w:t>
            </w:r>
          </w:p>
        </w:tc>
      </w:tr>
      <w:tr w:rsidR="006653FE" w14:paraId="085B85BF" w14:textId="77777777" w:rsidTr="002C400C">
        <w:tc>
          <w:tcPr>
            <w:tcW w:w="8986" w:type="dxa"/>
          </w:tcPr>
          <w:p w14:paraId="422B0B41" w14:textId="77777777" w:rsidR="006653FE" w:rsidRDefault="006653FE" w:rsidP="006653FE">
            <w:r>
              <w:rPr>
                <w:rFonts w:hint="eastAsia"/>
              </w:rPr>
              <w:t>熊本市、八代市、人吉市、荒尾市、水俣市、玉名市、山鹿市、菊池市、宇土市、上天草市、宇城市、阿蘇市、合志市、天草市</w:t>
            </w:r>
          </w:p>
        </w:tc>
      </w:tr>
      <w:tr w:rsidR="006653FE" w14:paraId="79071455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3A26AEA7" w14:textId="77777777" w:rsidR="006653FE" w:rsidRPr="006653FE" w:rsidRDefault="006653FE">
            <w:r>
              <w:rPr>
                <w:rFonts w:hint="eastAsia"/>
              </w:rPr>
              <w:t>宮崎県</w:t>
            </w:r>
          </w:p>
        </w:tc>
      </w:tr>
      <w:tr w:rsidR="006653FE" w14:paraId="6F073430" w14:textId="77777777" w:rsidTr="002C400C">
        <w:tc>
          <w:tcPr>
            <w:tcW w:w="8986" w:type="dxa"/>
          </w:tcPr>
          <w:p w14:paraId="1FA3EEA7" w14:textId="77777777" w:rsidR="006653FE" w:rsidRDefault="006653FE" w:rsidP="006653FE">
            <w:r>
              <w:rPr>
                <w:rFonts w:hint="eastAsia"/>
              </w:rPr>
              <w:t>宮崎市、都城市、延岡市、日南市、小林市、日向市、串間市、西都市、えびの市</w:t>
            </w:r>
          </w:p>
        </w:tc>
      </w:tr>
      <w:tr w:rsidR="006653FE" w14:paraId="387A0105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026A0622" w14:textId="77777777" w:rsidR="006653FE" w:rsidRPr="006653FE" w:rsidRDefault="006653FE">
            <w:r>
              <w:rPr>
                <w:rFonts w:hint="eastAsia"/>
              </w:rPr>
              <w:t>鹿児島県</w:t>
            </w:r>
          </w:p>
        </w:tc>
      </w:tr>
      <w:tr w:rsidR="006653FE" w14:paraId="1E9F04D6" w14:textId="77777777" w:rsidTr="002C400C">
        <w:tc>
          <w:tcPr>
            <w:tcW w:w="8986" w:type="dxa"/>
          </w:tcPr>
          <w:p w14:paraId="3B85FF46" w14:textId="77777777" w:rsidR="006653FE" w:rsidRPr="006653FE" w:rsidRDefault="006653FE" w:rsidP="006653FE">
            <w:r>
              <w:rPr>
                <w:rFonts w:hint="eastAsia"/>
              </w:rPr>
              <w:t>鹿児島市、鹿屋市、枕崎市、阿久根市、</w:t>
            </w:r>
            <w:ins w:id="25" w:author="福田 純也" w:date="2024-12-31T20:46:00Z">
              <w:r w:rsidR="00E102C9" w:rsidRPr="00E102C9">
                <w:rPr>
                  <w:rFonts w:hint="eastAsia"/>
                </w:rPr>
                <w:t>鹿児島県</w:t>
              </w:r>
            </w:ins>
            <w:r>
              <w:rPr>
                <w:rFonts w:hint="eastAsia"/>
              </w:rPr>
              <w:t>出水市、指宿市、西之表市、垂水市、薩摩川内市、日置市、曽於市、いちき串木野市、南さつま市、霧島市、志布志市、奄美市、南九州市、</w:t>
            </w:r>
            <w:r>
              <w:rPr>
                <w:rFonts w:hint="eastAsia"/>
              </w:rPr>
              <w:lastRenderedPageBreak/>
              <w:t>伊佐市、姶良市</w:t>
            </w:r>
          </w:p>
        </w:tc>
      </w:tr>
      <w:tr w:rsidR="006653FE" w14:paraId="0EAF50A3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55894881" w14:textId="77777777" w:rsidR="006653FE" w:rsidRPr="006653FE" w:rsidRDefault="006653FE">
            <w:r>
              <w:rPr>
                <w:rFonts w:hint="eastAsia"/>
              </w:rPr>
              <w:lastRenderedPageBreak/>
              <w:t>沖縄県</w:t>
            </w:r>
          </w:p>
        </w:tc>
      </w:tr>
      <w:tr w:rsidR="006653FE" w14:paraId="2087030F" w14:textId="77777777" w:rsidTr="002C400C">
        <w:tc>
          <w:tcPr>
            <w:tcW w:w="8986" w:type="dxa"/>
          </w:tcPr>
          <w:p w14:paraId="76B53389" w14:textId="77777777" w:rsidR="006653FE" w:rsidRDefault="006653FE" w:rsidP="006653FE">
            <w:r>
              <w:rPr>
                <w:rFonts w:hint="eastAsia"/>
              </w:rPr>
              <w:t>那覇市、宜野湾市、石垣市、浦添市、名護市、糸満市、沖縄市、豊見城市、うるま市、宮古島市、南城市</w:t>
            </w:r>
          </w:p>
        </w:tc>
      </w:tr>
      <w:tr w:rsidR="006653FE" w14:paraId="20F85EC4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768D2CB0" w14:textId="77777777" w:rsidR="006653FE" w:rsidRPr="006653FE" w:rsidRDefault="006653FE">
            <w:pPr>
              <w:rPr>
                <w:szCs w:val="21"/>
              </w:rPr>
            </w:pPr>
            <w:r w:rsidRPr="006653FE">
              <w:rPr>
                <w:rFonts w:ascii="ＭＳ 明朝" w:hAnsi="ＭＳ 明朝" w:hint="eastAsia"/>
                <w:szCs w:val="21"/>
              </w:rPr>
              <w:t>存在位置を特定しない</w:t>
            </w:r>
          </w:p>
        </w:tc>
      </w:tr>
      <w:tr w:rsidR="006653FE" w14:paraId="1B5DB30E" w14:textId="77777777" w:rsidTr="002C400C">
        <w:tc>
          <w:tcPr>
            <w:tcW w:w="8986" w:type="dxa"/>
          </w:tcPr>
          <w:p w14:paraId="73583E5F" w14:textId="77777777" w:rsidR="006653FE" w:rsidRDefault="006653FE">
            <w:r w:rsidRPr="00B22B9F">
              <w:rPr>
                <w:rFonts w:ascii="ＭＳ 明朝" w:hAnsi="ＭＳ 明朝" w:hint="eastAsia"/>
                <w:szCs w:val="21"/>
              </w:rPr>
              <w:t>///</w:t>
            </w:r>
          </w:p>
        </w:tc>
      </w:tr>
      <w:tr w:rsidR="006653FE" w14:paraId="5D45D626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74AAF354" w14:textId="77777777" w:rsidR="006653FE" w:rsidRDefault="006653FE">
            <w:r>
              <w:rPr>
                <w:rFonts w:hint="eastAsia"/>
              </w:rPr>
              <w:t>地点名</w:t>
            </w:r>
          </w:p>
        </w:tc>
      </w:tr>
      <w:tr w:rsidR="006653FE" w14:paraId="28E67321" w14:textId="77777777" w:rsidTr="002C400C">
        <w:tc>
          <w:tcPr>
            <w:tcW w:w="8986" w:type="dxa"/>
          </w:tcPr>
          <w:p w14:paraId="5B355ABA" w14:textId="4A34F97E" w:rsidR="006653FE" w:rsidRDefault="006653FE" w:rsidP="00FC2B08">
            <w:r>
              <w:rPr>
                <w:rFonts w:hint="eastAsia"/>
              </w:rPr>
              <w:t>宗谷岬、知床岬、納沙布岬、襟裳岬、積丹半島、津軽半島、男鹿半島、牡鹿半島、金華山、犬吠埼、野島崎、石廊崎、御前崎、潮岬、室戸岬、足摺岬、都井岬、坊ノ岬、佐多岬、奥尻島、礼文島、福江島、女島、奄美大島、沖縄、種子島、屋久島、徳之島、沖永良部島、与論島、久米島、宮古島、石垣島、西表島、与那国島、</w:t>
            </w:r>
            <w:r w:rsidR="00FC2B08">
              <w:rPr>
                <w:rFonts w:hint="eastAsia"/>
              </w:rPr>
              <w:t>尖閣諸島、伊豆大島、新島、三宅島、八丈島、青ヶ島、鳥島、父島、硫黄島、南鳥島、南大東島、沖大東島、沖ノ鳥島、ウルルン島、チェジュ島、プサン、モッポ、ソウル、ピョンヤン、青島、上海、台北、香港、ウラジオストク、ハノイ、ホ</w:t>
            </w:r>
            <w:r w:rsidR="007910B0">
              <w:rPr>
                <w:rFonts w:hint="eastAsia"/>
              </w:rPr>
              <w:t>ー</w:t>
            </w:r>
            <w:r w:rsidR="00FC2B08">
              <w:rPr>
                <w:rFonts w:hint="eastAsia"/>
              </w:rPr>
              <w:t>チミン、シンガポール、バンコク、マニラ、ブルネイ、ミッドウェー諸島、トラック諸島、ヤップ島、ポナペ島、サイパン島、グアム島、ウェーク島</w:t>
            </w:r>
          </w:p>
        </w:tc>
      </w:tr>
      <w:tr w:rsidR="006653FE" w14:paraId="1EB7020E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2BDB7F7F" w14:textId="77777777" w:rsidR="006653FE" w:rsidRPr="00FC2B08" w:rsidRDefault="00FC2B08">
            <w:r>
              <w:rPr>
                <w:rFonts w:hint="eastAsia"/>
              </w:rPr>
              <w:t>県名</w:t>
            </w:r>
          </w:p>
        </w:tc>
      </w:tr>
      <w:tr w:rsidR="006653FE" w14:paraId="5DFFE56D" w14:textId="77777777" w:rsidTr="002C400C">
        <w:tc>
          <w:tcPr>
            <w:tcW w:w="8986" w:type="dxa"/>
          </w:tcPr>
          <w:p w14:paraId="6DD6A189" w14:textId="77777777" w:rsidR="006653FE" w:rsidRDefault="00FC2B08" w:rsidP="00FC2B08">
            <w:r>
              <w:rPr>
                <w:rFonts w:hint="eastAsia"/>
              </w:rPr>
              <w:t>北海道、青森県、秋田県、岩手県、宮城県、山形県、福島県、茨城県、栃木県、群馬県、埼玉県、東京都、千葉県、神奈川県、長野県、山梨県、静岡県、愛知県、岐阜県、三重県、新潟県、富山県、石川県、福井県、滋賀県、京都府、大阪府、兵庫県、奈良県、和歌山県、岡山県、広島県、島根県、鳥取県、徳島県、香川県、愛媛県、高知県、山口県、福岡県、大分県、長崎県、佐賀県、熊本県、宮崎県、鹿児島県、沖縄県</w:t>
            </w:r>
          </w:p>
        </w:tc>
      </w:tr>
      <w:tr w:rsidR="006653FE" w14:paraId="6084E526" w14:textId="77777777" w:rsidTr="00CA3CF3">
        <w:tc>
          <w:tcPr>
            <w:tcW w:w="8986" w:type="dxa"/>
            <w:shd w:val="clear" w:color="auto" w:fill="D9D9D9" w:themeFill="background1" w:themeFillShade="D9"/>
          </w:tcPr>
          <w:p w14:paraId="3D116CBA" w14:textId="77777777" w:rsidR="006653FE" w:rsidRDefault="00CC3E7F">
            <w:r>
              <w:rPr>
                <w:rFonts w:hint="eastAsia"/>
              </w:rPr>
              <w:t>概略地域名</w:t>
            </w:r>
          </w:p>
        </w:tc>
      </w:tr>
      <w:tr w:rsidR="006653FE" w14:paraId="740EFF0A" w14:textId="77777777" w:rsidTr="002C400C">
        <w:tc>
          <w:tcPr>
            <w:tcW w:w="8986" w:type="dxa"/>
          </w:tcPr>
          <w:p w14:paraId="6557CAE1" w14:textId="77777777" w:rsidR="006653FE" w:rsidRDefault="00CC3E7F" w:rsidP="00FC6252">
            <w:r>
              <w:rPr>
                <w:rFonts w:hint="eastAsia"/>
              </w:rPr>
              <w:t>日本海、ボッ海、黄海、東シナ海、オホーツク海、ベーリング海、南シナ海、日本の東、日本のはるか東、日本の南、対馬近海、沖縄の南、南大東島近海、沖ノ鳥島近海、台湾、台湾海峡、海南島、トンキン湾、朝鮮半島、アリューシャン近海、アリューシャンの南、カムチャツカ半島、カムチャツカの東、千島近海、千島の東、サハリン、間宮海峡、フィリピン、フィリピンの東、ルソン島、ミンダナオ島、スル海、カリマンタン島、マーシャル諸島、トラック諸島近海、ミッドウェー諸島近海、ウェーク島近海、マリアナ諸島、カロリン諸島、南鳥島近海、小笠原近海、シベリア、中国東北区、沿海州、華北、華中、華南、タイ、ベトナム、カンボジア、マレー半島、黄河中流域、黄河下流域、アムール川中流域、アムール川下流域、長江中流域、長江下流域、日本、本州、四国、九州、佐渡島、能登半島、北日本、東日本、西日本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バシー海峡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セレベス海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ラオス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ミャンマー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ミンダナオ島の東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北海道地方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東北地方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関東地方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北陸地方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東海地方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近畿地方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中国地方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四国地方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九州地方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小笠原地方</w:t>
            </w:r>
            <w:r w:rsidR="00FC6252">
              <w:rPr>
                <w:rFonts w:hint="eastAsia"/>
              </w:rPr>
              <w:t>、</w:t>
            </w:r>
            <w:r>
              <w:rPr>
                <w:rFonts w:hint="eastAsia"/>
              </w:rPr>
              <w:t>宗谷海峡</w:t>
            </w:r>
            <w:r w:rsidR="00FC6252">
              <w:rPr>
                <w:rFonts w:hint="eastAsia"/>
              </w:rPr>
              <w:t>、北海道の東、三陸沖、関東の東、関東の南東、伊豆諸島近海、東海道沖、紀伊半島沖、四国沖、九州の南、沖縄本島近海、先島諸島近海、九州の西、山陰沖、能登沖、佐渡沖、秋田沖、北海道の西、シベリア西部、シベリア東部、シベリア南部、奄美群島近海、対馬海峡、南シナ海北部、南シナ海南部、ベンガル湾、インド</w:t>
            </w:r>
          </w:p>
        </w:tc>
      </w:tr>
    </w:tbl>
    <w:p w14:paraId="7E5B12A6" w14:textId="77777777" w:rsidR="002C400C" w:rsidRPr="0087046C" w:rsidRDefault="0087046C">
      <w:r>
        <w:rPr>
          <w:rFonts w:hint="eastAsia"/>
        </w:rPr>
        <w:t>注）深浦、軽井沢、西郷は特別地域気象観測所名</w:t>
      </w:r>
    </w:p>
    <w:sectPr w:rsidR="002C400C" w:rsidRPr="0087046C" w:rsidSect="00F942E3"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4AFAB" w14:textId="77777777" w:rsidR="00956115" w:rsidRDefault="00956115" w:rsidP="00CA3CF3">
      <w:r>
        <w:separator/>
      </w:r>
    </w:p>
  </w:endnote>
  <w:endnote w:type="continuationSeparator" w:id="0">
    <w:p w14:paraId="6AC8D86A" w14:textId="77777777" w:rsidR="00956115" w:rsidRDefault="00956115" w:rsidP="00CA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2982858"/>
      <w:docPartObj>
        <w:docPartGallery w:val="Page Numbers (Bottom of Page)"/>
        <w:docPartUnique/>
      </w:docPartObj>
    </w:sdtPr>
    <w:sdtEndPr/>
    <w:sdtContent>
      <w:p w14:paraId="1CB07782" w14:textId="77777777" w:rsidR="00F942E3" w:rsidRDefault="00F942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DE5" w:rsidRPr="00C24DE5">
          <w:rPr>
            <w:noProof/>
            <w:lang w:val="ja-JP"/>
          </w:rPr>
          <w:t>5</w:t>
        </w:r>
        <w:r>
          <w:fldChar w:fldCharType="end"/>
        </w:r>
      </w:p>
    </w:sdtContent>
  </w:sdt>
  <w:p w14:paraId="38E5801B" w14:textId="77777777" w:rsidR="00F942E3" w:rsidRDefault="00F942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D4478" w14:textId="77777777" w:rsidR="00956115" w:rsidRDefault="00956115" w:rsidP="00CA3CF3">
      <w:r>
        <w:separator/>
      </w:r>
    </w:p>
  </w:footnote>
  <w:footnote w:type="continuationSeparator" w:id="0">
    <w:p w14:paraId="0388D997" w14:textId="77777777" w:rsidR="00956115" w:rsidRDefault="00956115" w:rsidP="00CA3CF3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福田 純也">
    <w15:presenceInfo w15:providerId="None" w15:userId="福田 純也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00C"/>
    <w:rsid w:val="000629CA"/>
    <w:rsid w:val="000734A4"/>
    <w:rsid w:val="001E6731"/>
    <w:rsid w:val="002643BA"/>
    <w:rsid w:val="00287C3F"/>
    <w:rsid w:val="00290762"/>
    <w:rsid w:val="002C400C"/>
    <w:rsid w:val="002D5A4D"/>
    <w:rsid w:val="003265EF"/>
    <w:rsid w:val="003E7648"/>
    <w:rsid w:val="00450276"/>
    <w:rsid w:val="004D2760"/>
    <w:rsid w:val="006162C2"/>
    <w:rsid w:val="006521CD"/>
    <w:rsid w:val="006653FE"/>
    <w:rsid w:val="0067137F"/>
    <w:rsid w:val="00701BCA"/>
    <w:rsid w:val="007910B0"/>
    <w:rsid w:val="007E5236"/>
    <w:rsid w:val="0087046C"/>
    <w:rsid w:val="0091364E"/>
    <w:rsid w:val="00956115"/>
    <w:rsid w:val="00A25A7E"/>
    <w:rsid w:val="00AA1DFE"/>
    <w:rsid w:val="00AE4A94"/>
    <w:rsid w:val="00BA2B4B"/>
    <w:rsid w:val="00BF4476"/>
    <w:rsid w:val="00C24DE5"/>
    <w:rsid w:val="00CA3CF3"/>
    <w:rsid w:val="00CC3E7F"/>
    <w:rsid w:val="00DA0E9A"/>
    <w:rsid w:val="00DF5DDE"/>
    <w:rsid w:val="00E102C9"/>
    <w:rsid w:val="00E20BDE"/>
    <w:rsid w:val="00E46153"/>
    <w:rsid w:val="00F14C9A"/>
    <w:rsid w:val="00F942E3"/>
    <w:rsid w:val="00FB5555"/>
    <w:rsid w:val="00FC2B08"/>
    <w:rsid w:val="00FC6252"/>
    <w:rsid w:val="00FE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D0902"/>
  <w15:docId w15:val="{F02FF8F4-AC00-44D4-A650-EA46347EE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4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3C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3CF3"/>
  </w:style>
  <w:style w:type="paragraph" w:styleId="a6">
    <w:name w:val="footer"/>
    <w:basedOn w:val="a"/>
    <w:link w:val="a7"/>
    <w:uiPriority w:val="99"/>
    <w:unhideWhenUsed/>
    <w:rsid w:val="00CA3C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3CF3"/>
  </w:style>
  <w:style w:type="paragraph" w:styleId="a8">
    <w:name w:val="Revision"/>
    <w:hidden/>
    <w:uiPriority w:val="99"/>
    <w:semiHidden/>
    <w:rsid w:val="00E102C9"/>
  </w:style>
  <w:style w:type="character" w:styleId="a9">
    <w:name w:val="annotation reference"/>
    <w:basedOn w:val="a0"/>
    <w:uiPriority w:val="99"/>
    <w:semiHidden/>
    <w:unhideWhenUsed/>
    <w:rsid w:val="00DA0E9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A0E9A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DA0E9A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0E9A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0E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e22cab-3a7d-4b88-8d3d-b30b2dbb70a1">
      <Terms xmlns="http://schemas.microsoft.com/office/infopath/2007/PartnerControls"/>
    </lcf76f155ced4ddcb4097134ff3c332f>
    <TaxCatchAll xmlns="50e0b66f-2a36-4c4b-9088-eaf519d961a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9B6676CE2CCD944A58DA16EFD43AAFB" ma:contentTypeVersion="16" ma:contentTypeDescription="新しいドキュメントを作成します。" ma:contentTypeScope="" ma:versionID="ec3d74fb9cb9a27890b920a535720b16">
  <xsd:schema xmlns:xsd="http://www.w3.org/2001/XMLSchema" xmlns:xs="http://www.w3.org/2001/XMLSchema" xmlns:p="http://schemas.microsoft.com/office/2006/metadata/properties" xmlns:ns2="3ae22cab-3a7d-4b88-8d3d-b30b2dbb70a1" xmlns:ns3="50e0b66f-2a36-4c4b-9088-eaf519d961ad" targetNamespace="http://schemas.microsoft.com/office/2006/metadata/properties" ma:root="true" ma:fieldsID="ac72ccad2d000408f5afcaf4533b13dd" ns2:_="" ns3:_="">
    <xsd:import namespace="3ae22cab-3a7d-4b88-8d3d-b30b2dbb70a1"/>
    <xsd:import namespace="50e0b66f-2a36-4c4b-9088-eaf519d961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e22cab-3a7d-4b88-8d3d-b30b2dbb70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63c53a08-2524-4b2f-a5a2-c632f6aa4b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0b66f-2a36-4c4b-9088-eaf519d961a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8af78c7-b737-4f3c-be1c-4de1e39c2cbf}" ma:internalName="TaxCatchAll" ma:showField="CatchAllData" ma:web="50e0b66f-2a36-4c4b-9088-eaf519d961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9EB841-BE20-4A1C-8C95-CFA55A15A58E}">
  <ds:schemaRefs>
    <ds:schemaRef ds:uri="http://schemas.microsoft.com/office/2006/metadata/properties"/>
    <ds:schemaRef ds:uri="http://schemas.microsoft.com/office/infopath/2007/PartnerControls"/>
    <ds:schemaRef ds:uri="9f9dc5b8-865e-43fb-950f-00d625260608"/>
    <ds:schemaRef ds:uri="76783901-4771-4b6d-955e-c3aebc83f17e"/>
  </ds:schemaRefs>
</ds:datastoreItem>
</file>

<file path=customXml/itemProps2.xml><?xml version="1.0" encoding="utf-8"?>
<ds:datastoreItem xmlns:ds="http://schemas.openxmlformats.org/officeDocument/2006/customXml" ds:itemID="{3DEF6BA8-B44C-4CBE-8377-C2D9D10FC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41B603-9800-45FE-939F-5E5ED8457E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741</Words>
  <Characters>4229</Characters>
  <DocSecurity>0</DocSecurity>
  <Lines>35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2025-03-31T02:33:00Z</cp:lastPrinted>
  <dcterms:created xsi:type="dcterms:W3CDTF">2025-03-31T04:17:00Z</dcterms:created>
  <dcterms:modified xsi:type="dcterms:W3CDTF">2025-03-31T04:28:00Z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0x01010079B6676CE2CCD944A58DA16EFD43AAFB</vt:lpwstr>
  </property>
  <property fmtid="{D5CDD505-2E9C-101B-9397-08002B2CF9AE}" pid="3" name="MediaServiceImageTags">
    <vt:lpwstr/>
  </property>
</Properties>
</file>